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213F4" w14:textId="77777777" w:rsidR="0051306B" w:rsidRPr="00767DE0" w:rsidRDefault="00AD0062" w:rsidP="005130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</w:t>
      </w:r>
      <w:r w:rsidR="007502FE" w:rsidRPr="007502FE">
        <w:rPr>
          <w:rFonts w:ascii="Times New Roman" w:hAnsi="Times New Roman" w:cs="Times New Roman"/>
          <w:sz w:val="24"/>
          <w:szCs w:val="24"/>
        </w:rPr>
        <w:t xml:space="preserve"> </w:t>
      </w:r>
      <w:r w:rsidR="00855D48">
        <w:rPr>
          <w:rFonts w:ascii="Times New Roman" w:hAnsi="Times New Roman" w:cs="Times New Roman"/>
          <w:sz w:val="24"/>
          <w:szCs w:val="24"/>
        </w:rPr>
        <w:t>учеников</w:t>
      </w:r>
      <w:r w:rsidR="007502FE" w:rsidRPr="007502FE">
        <w:rPr>
          <w:rFonts w:ascii="Times New Roman" w:hAnsi="Times New Roman" w:cs="Times New Roman"/>
          <w:sz w:val="24"/>
          <w:szCs w:val="24"/>
        </w:rPr>
        <w:t xml:space="preserve">, прошедших на </w:t>
      </w:r>
      <w:r w:rsidR="00575190">
        <w:rPr>
          <w:rFonts w:ascii="Times New Roman" w:hAnsi="Times New Roman" w:cs="Times New Roman"/>
          <w:sz w:val="24"/>
          <w:szCs w:val="24"/>
          <w:lang w:val="tt-RU"/>
        </w:rPr>
        <w:t>2 тур</w:t>
      </w:r>
      <w:r w:rsidR="007502FE" w:rsidRPr="007502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E443EB" w14:textId="60F9F94F" w:rsidR="00575190" w:rsidRPr="00D929ED" w:rsidRDefault="00575190" w:rsidP="00575190">
      <w:pPr>
        <w:pStyle w:val="a4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 xml:space="preserve">X Международной научно- исследовательской конференции проектных работ </w:t>
      </w:r>
    </w:p>
    <w:p w14:paraId="310E64C4" w14:textId="77777777" w:rsidR="00575190" w:rsidRPr="00D929ED" w:rsidRDefault="00575190" w:rsidP="00575190">
      <w:pPr>
        <w:pStyle w:val="a4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>обучающихся и педагогов «</w:t>
      </w:r>
      <w:proofErr w:type="spellStart"/>
      <w:r w:rsidRPr="00D929ED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D929ED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</w:t>
      </w:r>
    </w:p>
    <w:p w14:paraId="103C773E" w14:textId="54265960" w:rsidR="00575190" w:rsidRPr="0046065E" w:rsidRDefault="00575190" w:rsidP="00575190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- 202</w:t>
      </w:r>
      <w:r w:rsidR="006828CA">
        <w:rPr>
          <w:rFonts w:ascii="Times New Roman" w:hAnsi="Times New Roman" w:cs="Times New Roman"/>
          <w:sz w:val="24"/>
          <w:szCs w:val="24"/>
        </w:rPr>
        <w:t>4</w:t>
      </w:r>
      <w:r w:rsidRPr="0046065E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7AB7364C" w14:textId="77777777" w:rsidR="0051306B" w:rsidRDefault="0051306B" w:rsidP="00531859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531859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5318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31859">
        <w:rPr>
          <w:rFonts w:ascii="Times New Roman" w:hAnsi="Times New Roman" w:cs="Times New Roman"/>
          <w:sz w:val="24"/>
          <w:szCs w:val="24"/>
        </w:rPr>
        <w:t xml:space="preserve"> </w:t>
      </w:r>
      <w:r w:rsidR="00531859" w:rsidRPr="00C00E43">
        <w:rPr>
          <w:rFonts w:ascii="Times New Roman" w:hAnsi="Times New Roman"/>
          <w:sz w:val="24"/>
          <w:szCs w:val="24"/>
        </w:rPr>
        <w:t>Информационная кибернетика</w:t>
      </w:r>
      <w:ins w:id="0" w:author="н.русь" w:date="2020-12-12T09:33:00Z">
        <w:r w:rsidR="00531859" w:rsidRPr="00C00E43">
          <w:rPr>
            <w:rFonts w:ascii="Times New Roman" w:hAnsi="Times New Roman"/>
            <w:sz w:val="24"/>
            <w:szCs w:val="24"/>
          </w:rPr>
          <w:t xml:space="preserve"> </w:t>
        </w:r>
      </w:ins>
    </w:p>
    <w:p w14:paraId="61AB0B53" w14:textId="77777777" w:rsidR="00531859" w:rsidRDefault="00531859" w:rsidP="00531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5047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"/>
        <w:gridCol w:w="1748"/>
        <w:gridCol w:w="2012"/>
        <w:gridCol w:w="3644"/>
        <w:gridCol w:w="2501"/>
        <w:gridCol w:w="2730"/>
        <w:gridCol w:w="1966"/>
      </w:tblGrid>
      <w:tr w:rsidR="00BB7809" w:rsidRPr="0051306B" w14:paraId="1E495805" w14:textId="77777777" w:rsidTr="00BB7809">
        <w:trPr>
          <w:trHeight w:val="570"/>
        </w:trPr>
        <w:tc>
          <w:tcPr>
            <w:tcW w:w="446" w:type="dxa"/>
          </w:tcPr>
          <w:p w14:paraId="79DE69F5" w14:textId="77777777" w:rsidR="00BB7809" w:rsidRPr="0051306B" w:rsidRDefault="00BB7809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3D10A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60" w:type="dxa"/>
          </w:tcPr>
          <w:p w14:paraId="15C76259" w14:textId="288D8E3F" w:rsidR="00BB7809" w:rsidRPr="0051306B" w:rsidRDefault="00BB780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 w:rsidR="00682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ученика</w:t>
            </w:r>
          </w:p>
          <w:p w14:paraId="1D14B186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14:paraId="3DEB1634" w14:textId="77777777" w:rsidR="00BB7809" w:rsidRPr="0051306B" w:rsidRDefault="00BB780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14:paraId="7EBFAF64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</w:tcPr>
          <w:p w14:paraId="1AB87BC1" w14:textId="77777777" w:rsidR="00BB7809" w:rsidRPr="00C9490D" w:rsidRDefault="00BB7809" w:rsidP="00C94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0D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14:paraId="3270484C" w14:textId="77777777" w:rsidR="00BB7809" w:rsidRPr="00C9490D" w:rsidRDefault="00BB780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8925365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551" w:type="dxa"/>
          </w:tcPr>
          <w:p w14:paraId="4095FD9E" w14:textId="473071E1" w:rsidR="00BB7809" w:rsidRPr="0051306B" w:rsidRDefault="00BB780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Сот.</w:t>
            </w:r>
            <w:r w:rsidR="00682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тел., эл.</w:t>
            </w:r>
            <w:r w:rsidR="00682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14:paraId="552F6B84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73C8DFB" w14:textId="77777777" w:rsidR="00BB7809" w:rsidRPr="0051306B" w:rsidRDefault="00BB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091FA6A9" w14:textId="77777777" w:rsidR="00BB7809" w:rsidRPr="0051306B" w:rsidRDefault="00BB7809" w:rsidP="0051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809" w:rsidRPr="0051306B" w14:paraId="23F04316" w14:textId="77777777" w:rsidTr="00BB7809">
        <w:trPr>
          <w:trHeight w:val="465"/>
        </w:trPr>
        <w:tc>
          <w:tcPr>
            <w:tcW w:w="446" w:type="dxa"/>
          </w:tcPr>
          <w:p w14:paraId="7EC27B40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</w:tcPr>
          <w:p w14:paraId="05FF3260" w14:textId="1B61053C" w:rsidR="00BB7809" w:rsidRPr="0051306B" w:rsidRDefault="0014623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623B">
              <w:rPr>
                <w:rFonts w:ascii="Times New Roman" w:hAnsi="Times New Roman" w:cs="Times New Roman"/>
                <w:sz w:val="24"/>
                <w:szCs w:val="24"/>
              </w:rPr>
              <w:t>Марамыгина</w:t>
            </w:r>
            <w:proofErr w:type="spellEnd"/>
            <w:r w:rsidRPr="0014623B">
              <w:rPr>
                <w:rFonts w:ascii="Times New Roman" w:hAnsi="Times New Roman" w:cs="Times New Roman"/>
                <w:sz w:val="24"/>
                <w:szCs w:val="24"/>
              </w:rPr>
              <w:t xml:space="preserve"> Анна Олеговна</w:t>
            </w:r>
          </w:p>
        </w:tc>
        <w:tc>
          <w:tcPr>
            <w:tcW w:w="2042" w:type="dxa"/>
          </w:tcPr>
          <w:p w14:paraId="2A3C448C" w14:textId="09ACF7CD" w:rsidR="00BB7809" w:rsidRPr="0051306B" w:rsidRDefault="0014623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23B">
              <w:rPr>
                <w:rFonts w:ascii="Times New Roman" w:hAnsi="Times New Roman" w:cs="Times New Roman"/>
                <w:sz w:val="24"/>
                <w:szCs w:val="24"/>
              </w:rPr>
              <w:t>420102, г. Казань, ул. Серова, д. 12А</w:t>
            </w:r>
          </w:p>
        </w:tc>
        <w:tc>
          <w:tcPr>
            <w:tcW w:w="3711" w:type="dxa"/>
          </w:tcPr>
          <w:p w14:paraId="651E871F" w14:textId="598E38B9" w:rsidR="00BB7809" w:rsidRPr="0051306B" w:rsidRDefault="0014623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23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русско-татарская школа №87» Московского района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23B">
              <w:rPr>
                <w:rFonts w:ascii="Times New Roman" w:hAnsi="Times New Roman" w:cs="Times New Roman"/>
                <w:sz w:val="24"/>
                <w:szCs w:val="24"/>
              </w:rPr>
              <w:t>Казани</w:t>
            </w:r>
          </w:p>
        </w:tc>
        <w:tc>
          <w:tcPr>
            <w:tcW w:w="2552" w:type="dxa"/>
          </w:tcPr>
          <w:p w14:paraId="5F32AF6A" w14:textId="4C5365F4" w:rsidR="00BB7809" w:rsidRPr="0051306B" w:rsidRDefault="0014623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23B">
              <w:rPr>
                <w:rFonts w:ascii="Times New Roman" w:hAnsi="Times New Roman" w:cs="Times New Roman"/>
                <w:sz w:val="24"/>
                <w:szCs w:val="24"/>
              </w:rPr>
              <w:t>Путешествие по купюрам</w:t>
            </w:r>
          </w:p>
        </w:tc>
        <w:tc>
          <w:tcPr>
            <w:tcW w:w="2551" w:type="dxa"/>
          </w:tcPr>
          <w:p w14:paraId="1A7EE6F1" w14:textId="2D06460F" w:rsidR="0014623B" w:rsidRDefault="0029410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14623B" w:rsidRPr="006E538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dinchik08@bk.ru</w:t>
              </w:r>
            </w:hyperlink>
          </w:p>
          <w:p w14:paraId="368058B7" w14:textId="2CF6FE1A" w:rsidR="00BB7809" w:rsidRPr="0051306B" w:rsidRDefault="0014623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23B">
              <w:rPr>
                <w:rFonts w:ascii="Times New Roman" w:hAnsi="Times New Roman" w:cs="Times New Roman"/>
                <w:sz w:val="24"/>
                <w:szCs w:val="24"/>
              </w:rPr>
              <w:t xml:space="preserve"> 89870621092</w:t>
            </w:r>
          </w:p>
        </w:tc>
        <w:tc>
          <w:tcPr>
            <w:tcW w:w="1985" w:type="dxa"/>
          </w:tcPr>
          <w:p w14:paraId="74D82AD6" w14:textId="5D8F6163" w:rsidR="00BB7809" w:rsidRPr="0051306B" w:rsidRDefault="0014623B" w:rsidP="002960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14623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Халимова Диана Ильгизовна</w:t>
            </w:r>
          </w:p>
        </w:tc>
      </w:tr>
      <w:tr w:rsidR="0014623B" w:rsidRPr="0051306B" w14:paraId="0AD7AC11" w14:textId="77777777" w:rsidTr="00BB7809">
        <w:trPr>
          <w:trHeight w:val="465"/>
        </w:trPr>
        <w:tc>
          <w:tcPr>
            <w:tcW w:w="446" w:type="dxa"/>
          </w:tcPr>
          <w:p w14:paraId="168D5207" w14:textId="0EF0BC1B" w:rsidR="0014623B" w:rsidRDefault="0014623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</w:tcPr>
          <w:p w14:paraId="4690A5E4" w14:textId="15146303" w:rsidR="0014623B" w:rsidRPr="0014623B" w:rsidRDefault="00EF484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47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Алия </w:t>
            </w:r>
            <w:proofErr w:type="spellStart"/>
            <w:r w:rsidRPr="00EF4847">
              <w:rPr>
                <w:rFonts w:ascii="Times New Roman" w:hAnsi="Times New Roman" w:cs="Times New Roman"/>
                <w:sz w:val="24"/>
                <w:szCs w:val="24"/>
              </w:rPr>
              <w:t>Фариловна</w:t>
            </w:r>
            <w:proofErr w:type="spellEnd"/>
          </w:p>
        </w:tc>
        <w:tc>
          <w:tcPr>
            <w:tcW w:w="2042" w:type="dxa"/>
          </w:tcPr>
          <w:p w14:paraId="36390361" w14:textId="12372689" w:rsidR="0014623B" w:rsidRPr="0014623B" w:rsidRDefault="0014623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422132, РТ, Кукморский район, с. Нижняя Русь,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Г.Ахметова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д.1а</w:t>
            </w:r>
          </w:p>
        </w:tc>
        <w:tc>
          <w:tcPr>
            <w:tcW w:w="3711" w:type="dxa"/>
          </w:tcPr>
          <w:p w14:paraId="44437B20" w14:textId="5E8D1294" w:rsidR="0014623B" w:rsidRPr="0014623B" w:rsidRDefault="0014623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2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школа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П.Е.Воробьева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Нижняя Русь»</w:t>
            </w:r>
          </w:p>
        </w:tc>
        <w:tc>
          <w:tcPr>
            <w:tcW w:w="2552" w:type="dxa"/>
          </w:tcPr>
          <w:p w14:paraId="6BD76120" w14:textId="12EB1E66" w:rsidR="0014623B" w:rsidRPr="0014623B" w:rsidRDefault="00EF484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47">
              <w:rPr>
                <w:rFonts w:ascii="Times New Roman" w:hAnsi="Times New Roman" w:cs="Times New Roman"/>
                <w:sz w:val="24"/>
                <w:szCs w:val="24"/>
              </w:rPr>
              <w:t>Создание мультфильма своими руками</w:t>
            </w:r>
          </w:p>
        </w:tc>
        <w:tc>
          <w:tcPr>
            <w:tcW w:w="2551" w:type="dxa"/>
          </w:tcPr>
          <w:p w14:paraId="7D1B9271" w14:textId="55011709" w:rsidR="0014623B" w:rsidRDefault="00294101" w:rsidP="00146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4623B" w:rsidRPr="006E538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2326000305@edu.tatar.ru</w:t>
              </w:r>
            </w:hyperlink>
          </w:p>
          <w:p w14:paraId="40B5F50C" w14:textId="25CDE7B9" w:rsidR="0014623B" w:rsidRDefault="0014623B" w:rsidP="00146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23B">
              <w:rPr>
                <w:rFonts w:ascii="Times New Roman" w:hAnsi="Times New Roman" w:cs="Times New Roman"/>
                <w:sz w:val="24"/>
                <w:szCs w:val="24"/>
              </w:rPr>
              <w:t>89375247794</w:t>
            </w:r>
          </w:p>
        </w:tc>
        <w:tc>
          <w:tcPr>
            <w:tcW w:w="1985" w:type="dxa"/>
          </w:tcPr>
          <w:p w14:paraId="1F86A0E8" w14:textId="6010D80D" w:rsidR="0014623B" w:rsidRPr="0014623B" w:rsidRDefault="0014623B" w:rsidP="002960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Андреева Светлана Егоровна</w:t>
            </w:r>
          </w:p>
        </w:tc>
      </w:tr>
    </w:tbl>
    <w:p w14:paraId="534A79D5" w14:textId="77777777" w:rsidR="00253C11" w:rsidRDefault="00253C11"/>
    <w:sectPr w:rsidR="00253C11" w:rsidSect="0053185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859"/>
    <w:rsid w:val="00140127"/>
    <w:rsid w:val="0014623B"/>
    <w:rsid w:val="00253C11"/>
    <w:rsid w:val="00294101"/>
    <w:rsid w:val="002C2C51"/>
    <w:rsid w:val="002D76FA"/>
    <w:rsid w:val="002F08F3"/>
    <w:rsid w:val="003020FC"/>
    <w:rsid w:val="00426698"/>
    <w:rsid w:val="0051306B"/>
    <w:rsid w:val="00531859"/>
    <w:rsid w:val="0053747A"/>
    <w:rsid w:val="00575190"/>
    <w:rsid w:val="005A2E1A"/>
    <w:rsid w:val="006828CA"/>
    <w:rsid w:val="00727BBC"/>
    <w:rsid w:val="007502FE"/>
    <w:rsid w:val="008555E1"/>
    <w:rsid w:val="00855D48"/>
    <w:rsid w:val="008B01A5"/>
    <w:rsid w:val="009304E1"/>
    <w:rsid w:val="00A12F2B"/>
    <w:rsid w:val="00A15849"/>
    <w:rsid w:val="00AD0062"/>
    <w:rsid w:val="00AF77EA"/>
    <w:rsid w:val="00B161CE"/>
    <w:rsid w:val="00B305A1"/>
    <w:rsid w:val="00B44173"/>
    <w:rsid w:val="00BA42BB"/>
    <w:rsid w:val="00BB7809"/>
    <w:rsid w:val="00C36F4C"/>
    <w:rsid w:val="00C9490D"/>
    <w:rsid w:val="00D064AD"/>
    <w:rsid w:val="00D26A27"/>
    <w:rsid w:val="00D43172"/>
    <w:rsid w:val="00E63B0A"/>
    <w:rsid w:val="00EF4847"/>
    <w:rsid w:val="00F07E81"/>
    <w:rsid w:val="00FA2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4457C"/>
  <w15:docId w15:val="{244EB5F1-DBF4-4F3C-AF1A-7D10226F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318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75190"/>
    <w:pPr>
      <w:ind w:left="720"/>
      <w:contextualSpacing/>
    </w:pPr>
    <w:rPr>
      <w:rFonts w:ascii="Georgia" w:eastAsia="Georgia" w:hAnsi="Georgia" w:cs="Times New Roman"/>
      <w:lang w:eastAsia="en-US"/>
    </w:rPr>
  </w:style>
  <w:style w:type="character" w:styleId="a5">
    <w:name w:val="Unresolved Mention"/>
    <w:basedOn w:val="a0"/>
    <w:uiPriority w:val="99"/>
    <w:semiHidden/>
    <w:unhideWhenUsed/>
    <w:rsid w:val="001462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2326000305@edu.tatar.ru" TargetMode="External"/><Relationship Id="rId4" Type="http://schemas.openxmlformats.org/officeDocument/2006/relationships/hyperlink" Target="mailto:dinchik08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Ирек Гайнутдинов</cp:lastModifiedBy>
  <cp:revision>2</cp:revision>
  <dcterms:created xsi:type="dcterms:W3CDTF">2024-10-29T11:36:00Z</dcterms:created>
  <dcterms:modified xsi:type="dcterms:W3CDTF">2024-10-29T11:36:00Z</dcterms:modified>
</cp:coreProperties>
</file>